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17A6F608" w:rsidR="00FE71B8" w:rsidRDefault="00CF7D02" w:rsidP="00772387">
      <w:pPr>
        <w:pStyle w:val="Heading2"/>
        <w:tabs>
          <w:tab w:val="left" w:pos="2835"/>
        </w:tabs>
        <w:spacing w:before="1200"/>
        <w:ind w:left="2835" w:hanging="2835"/>
        <w:jc w:val="center"/>
        <w:rPr>
          <w:rStyle w:val="Strong"/>
          <w:b/>
          <w:bCs w:val="0"/>
          <w:sz w:val="24"/>
          <w:szCs w:val="24"/>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DB2E15">
        <w:rPr>
          <w:rStyle w:val="Strong"/>
          <w:b/>
          <w:bCs w:val="0"/>
          <w:sz w:val="24"/>
          <w:szCs w:val="24"/>
        </w:rPr>
        <w:t>15-G018-24</w:t>
      </w:r>
    </w:p>
    <w:p w14:paraId="60BBE15B" w14:textId="77777777" w:rsidR="00DB2E15" w:rsidRPr="00DB2E15" w:rsidRDefault="00DB2E15" w:rsidP="00DB2E15">
      <w:pPr>
        <w:rPr>
          <w:lang w:val="en-GB"/>
        </w:rPr>
      </w:pP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8636505" w14:textId="560B3A1A" w:rsidR="00B52A14" w:rsidRPr="00DF2302" w:rsidRDefault="00B52A14" w:rsidP="003849E8">
      <w:pPr>
        <w:spacing w:before="120"/>
        <w:jc w:val="both"/>
        <w:rPr>
          <w:rFonts w:ascii="Calibri" w:hAnsi="Calibri" w:cs="Calibri"/>
          <w:i/>
          <w:iCs/>
          <w:lang w:val="en-GB"/>
        </w:rPr>
      </w:pPr>
      <w:r w:rsidRPr="00DF2302">
        <w:rPr>
          <w:rFonts w:ascii="Calibri" w:hAnsi="Calibri" w:cs="Calibri"/>
          <w:i/>
          <w:iCs/>
          <w:highlight w:val="yellow"/>
          <w:lang w:val="en-GB"/>
        </w:rPr>
        <w:t>&lt;It should be decided in advance whether or not the budget should be disclosed&gt;</w:t>
      </w:r>
    </w:p>
    <w:p w14:paraId="131A5BF8" w14:textId="37914D0D" w:rsidR="00E15F4B" w:rsidRPr="00DF2302" w:rsidRDefault="00E15F4B" w:rsidP="00B52A14">
      <w:pPr>
        <w:spacing w:before="120"/>
        <w:jc w:val="both"/>
        <w:rPr>
          <w:rFonts w:ascii="Calibri" w:hAnsi="Calibri" w:cs="Calibri"/>
          <w:lang w:val="en-GB"/>
        </w:rPr>
      </w:pPr>
      <w:r w:rsidRPr="00DF2302">
        <w:rPr>
          <w:rFonts w:ascii="Calibri" w:hAnsi="Calibri" w:cs="Calibri"/>
          <w:lang w:val="en-GB"/>
        </w:rPr>
        <w:t xml:space="preserve">The maximum budget available for this Contract is </w:t>
      </w:r>
      <w:r w:rsidR="00B52A14" w:rsidRPr="00DF2302">
        <w:rPr>
          <w:rFonts w:ascii="Calibri" w:hAnsi="Calibri" w:cs="Calibri"/>
          <w:highlight w:val="yellow"/>
          <w:lang w:val="en-GB"/>
        </w:rPr>
        <w:t>AU</w:t>
      </w:r>
      <w:r w:rsidRPr="00DF2302">
        <w:rPr>
          <w:rFonts w:ascii="Calibri" w:hAnsi="Calibri" w:cs="Calibri"/>
          <w:highlight w:val="yellow"/>
          <w:lang w:val="en-GB"/>
        </w:rPr>
        <w:t>$</w:t>
      </w:r>
      <w:r w:rsidR="004934B2">
        <w:rPr>
          <w:rFonts w:ascii="Calibri" w:hAnsi="Calibri" w:cs="Calibri"/>
          <w:highlight w:val="yellow"/>
          <w:lang w:val="en-GB"/>
        </w:rPr>
        <w:t>0</w:t>
      </w:r>
      <w:r w:rsidR="00DB2E15">
        <w:rPr>
          <w:rFonts w:ascii="Calibri" w:hAnsi="Calibri" w:cs="Calibri"/>
          <w:highlight w:val="yellow"/>
          <w:lang w:val="en-GB"/>
        </w:rPr>
        <w:t>0</w:t>
      </w:r>
      <w:r w:rsidRPr="00DF2302">
        <w:rPr>
          <w:rFonts w:ascii="Calibri" w:hAnsi="Calibri" w:cs="Calibri"/>
          <w:highlight w:val="yellow"/>
          <w:lang w:val="en-GB"/>
        </w:rPr>
        <w:t>,000</w:t>
      </w:r>
      <w:r w:rsidRPr="00DF2302">
        <w:rPr>
          <w:rFonts w:ascii="Calibri" w:hAnsi="Calibri" w:cs="Calibri"/>
          <w:lang w:val="en-GB"/>
        </w:rPr>
        <w:t>, inclusive of any VAT or other taxes or costs.</w:t>
      </w:r>
    </w:p>
    <w:p w14:paraId="71143A99" w14:textId="5783E0B1" w:rsidR="00E15F4B" w:rsidRPr="00DF2302" w:rsidRDefault="00E15F4B" w:rsidP="00B52A14">
      <w:pPr>
        <w:spacing w:before="120"/>
        <w:jc w:val="both"/>
        <w:rPr>
          <w:b/>
          <w:i/>
          <w:color w:val="FF0000"/>
          <w:lang w:val="en-GB"/>
        </w:rPr>
      </w:pPr>
      <w:r w:rsidRPr="00DF2302">
        <w:rPr>
          <w:b/>
          <w:i/>
          <w:color w:val="FF0000"/>
          <w:lang w:val="en-GB"/>
        </w:rPr>
        <w:t xml:space="preserve">Please, note that we do not recommend this maximum amount as a ‘target’ for your </w:t>
      </w:r>
      <w:r w:rsidR="0098045C" w:rsidRPr="00DF2302">
        <w:rPr>
          <w:b/>
          <w:i/>
          <w:color w:val="FF0000"/>
          <w:lang w:val="en-GB"/>
        </w:rPr>
        <w:t>Tender</w:t>
      </w:r>
      <w:r w:rsidRPr="00DF2302">
        <w:rPr>
          <w:b/>
          <w:i/>
          <w:color w:val="FF0000"/>
          <w:lang w:val="en-GB"/>
        </w:rPr>
        <w:t xml:space="preserve">. The evaluation is a result of a combination of technical soundness and cost effectiveness of the </w:t>
      </w:r>
      <w:r w:rsidR="0098045C" w:rsidRPr="00DF2302">
        <w:rPr>
          <w:b/>
          <w:i/>
          <w:color w:val="FF0000"/>
          <w:lang w:val="en-GB"/>
        </w:rPr>
        <w:t>Tender</w:t>
      </w:r>
      <w:r w:rsidRPr="00DF2302">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DF2302" w:rsidRDefault="00DE3F38" w:rsidP="006E17EC">
            <w:pPr>
              <w:pStyle w:val="TableContents"/>
              <w:rPr>
                <w:rFonts w:asciiTheme="minorHAnsi" w:hAnsiTheme="minorHAnsi"/>
                <w:sz w:val="22"/>
                <w:szCs w:val="22"/>
                <w:highlight w:val="yellow"/>
                <w:lang w:eastAsia="en-US"/>
              </w:rPr>
            </w:pPr>
            <w:r w:rsidRPr="00DF2302">
              <w:rPr>
                <w:rFonts w:asciiTheme="minorHAnsi" w:hAnsiTheme="minorHAnsi"/>
                <w:sz w:val="22"/>
                <w:szCs w:val="22"/>
                <w:highlight w:val="yellow"/>
                <w:lang w:eastAsia="en-US"/>
              </w:rPr>
              <w:t xml:space="preserve">Firm/consortium’s experience and reputation </w:t>
            </w:r>
            <w:r w:rsidR="00B52A14" w:rsidRPr="00DF2302">
              <w:rPr>
                <w:rFonts w:asciiTheme="minorHAnsi" w:hAnsiTheme="minorHAnsi"/>
                <w:sz w:val="22"/>
                <w:szCs w:val="22"/>
                <w:highlight w:val="yellow"/>
                <w:lang w:eastAsia="en-US"/>
              </w:rPr>
              <w:t>with</w:t>
            </w:r>
            <w:r w:rsidRPr="00DF2302">
              <w:rPr>
                <w:rFonts w:asciiTheme="minorHAnsi" w:hAnsiTheme="minorHAnsi"/>
                <w:sz w:val="22"/>
                <w:szCs w:val="22"/>
                <w:highlight w:val="yellow"/>
                <w:lang w:eastAsia="en-US"/>
              </w:rPr>
              <w:t xml:space="preserve"> similar </w:t>
            </w:r>
            <w:r w:rsidR="00AD3DBB" w:rsidRPr="00DF2302">
              <w:rPr>
                <w:rFonts w:asciiTheme="minorHAnsi" w:hAnsiTheme="minorHAnsi"/>
                <w:sz w:val="22"/>
                <w:szCs w:val="22"/>
                <w:highlight w:val="yellow"/>
                <w:lang w:eastAsia="en-US"/>
              </w:rPr>
              <w:t>supply of Goods</w:t>
            </w:r>
          </w:p>
        </w:tc>
        <w:tc>
          <w:tcPr>
            <w:tcW w:w="5367" w:type="dxa"/>
            <w:shd w:val="clear" w:color="auto" w:fill="auto"/>
          </w:tcPr>
          <w:p w14:paraId="4E0D223E" w14:textId="77777777" w:rsidR="00BF7DD0" w:rsidRDefault="00BF7DD0" w:rsidP="00BF7DD0">
            <w:pPr>
              <w:pStyle w:val="TableContents"/>
              <w:ind w:left="720"/>
              <w:jc w:val="center"/>
              <w:rPr>
                <w:rFonts w:asciiTheme="minorHAnsi" w:hAnsiTheme="minorHAnsi"/>
                <w:sz w:val="22"/>
                <w:szCs w:val="22"/>
                <w:highlight w:val="yellow"/>
              </w:rPr>
            </w:pPr>
            <w:r>
              <w:rPr>
                <w:rFonts w:asciiTheme="minorHAnsi" w:hAnsiTheme="minorHAnsi"/>
                <w:sz w:val="22"/>
                <w:szCs w:val="22"/>
                <w:highlight w:val="yellow"/>
              </w:rPr>
              <w:t>Business Registration and valid license. Nature of business should be in compliance to the MCIC legal requirements for importing of goods such as trucks.</w:t>
            </w:r>
          </w:p>
          <w:p w14:paraId="031228C0" w14:textId="5F494CBF" w:rsidR="00BF7DD0" w:rsidRDefault="00BF7DD0" w:rsidP="00BF7DD0">
            <w:pPr>
              <w:pStyle w:val="TableContents"/>
              <w:numPr>
                <w:ilvl w:val="0"/>
                <w:numId w:val="9"/>
              </w:numPr>
              <w:jc w:val="center"/>
              <w:rPr>
                <w:rFonts w:asciiTheme="minorHAnsi" w:hAnsiTheme="minorHAnsi"/>
                <w:sz w:val="22"/>
                <w:szCs w:val="22"/>
                <w:highlight w:val="yellow"/>
              </w:rPr>
            </w:pPr>
            <w:r>
              <w:rPr>
                <w:rFonts w:asciiTheme="minorHAnsi" w:hAnsiTheme="minorHAnsi"/>
                <w:sz w:val="22"/>
                <w:szCs w:val="22"/>
                <w:highlight w:val="yellow"/>
              </w:rPr>
              <w:t>Warranty, Tax Compliance, Bank Statement.</w:t>
            </w:r>
          </w:p>
          <w:p w14:paraId="3ADDF29E" w14:textId="74DA4B06" w:rsidR="006E17EC" w:rsidRPr="00DF2302" w:rsidRDefault="006E17EC" w:rsidP="00BF7DD0">
            <w:pPr>
              <w:pStyle w:val="TableContents"/>
              <w:rPr>
                <w:rFonts w:asciiTheme="minorHAnsi" w:hAnsiTheme="minorHAnsi"/>
                <w:sz w:val="22"/>
                <w:szCs w:val="22"/>
                <w:highlight w:val="yellow"/>
              </w:rPr>
            </w:pPr>
          </w:p>
        </w:tc>
        <w:tc>
          <w:tcPr>
            <w:tcW w:w="1360" w:type="dxa"/>
            <w:shd w:val="clear" w:color="auto" w:fill="auto"/>
            <w:vAlign w:val="center"/>
          </w:tcPr>
          <w:p w14:paraId="6FB170A3" w14:textId="362D24D0" w:rsidR="006E17EC" w:rsidRPr="00DF2302" w:rsidRDefault="00BF7DD0"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20</w:t>
            </w:r>
          </w:p>
        </w:tc>
      </w:tr>
      <w:tr w:rsidR="006E17EC" w:rsidRPr="00DF2302" w14:paraId="613F68D6" w14:textId="77777777" w:rsidTr="006E17EC">
        <w:trPr>
          <w:cantSplit/>
          <w:tblHeader/>
        </w:trPr>
        <w:tc>
          <w:tcPr>
            <w:tcW w:w="2430" w:type="dxa"/>
            <w:shd w:val="clear" w:color="auto" w:fill="auto"/>
            <w:vAlign w:val="center"/>
          </w:tcPr>
          <w:p w14:paraId="44102FCB" w14:textId="19DEBEED" w:rsidR="006E17EC" w:rsidRPr="00DF2302" w:rsidRDefault="00AD3DBB" w:rsidP="006E17EC">
            <w:pPr>
              <w:pStyle w:val="TableContents"/>
              <w:rPr>
                <w:rFonts w:asciiTheme="minorHAnsi" w:hAnsiTheme="minorHAnsi"/>
                <w:sz w:val="22"/>
                <w:szCs w:val="22"/>
                <w:highlight w:val="yellow"/>
                <w:lang w:eastAsia="en-US"/>
              </w:rPr>
            </w:pPr>
            <w:r w:rsidRPr="00DF2302">
              <w:rPr>
                <w:rFonts w:asciiTheme="minorHAnsi" w:hAnsiTheme="minorHAnsi"/>
                <w:sz w:val="22"/>
                <w:szCs w:val="22"/>
                <w:highlight w:val="yellow"/>
                <w:lang w:eastAsia="en-US"/>
              </w:rPr>
              <w:t>Delivery time</w:t>
            </w:r>
          </w:p>
        </w:tc>
        <w:tc>
          <w:tcPr>
            <w:tcW w:w="5367" w:type="dxa"/>
            <w:shd w:val="clear" w:color="auto" w:fill="auto"/>
          </w:tcPr>
          <w:p w14:paraId="4BA71FA2" w14:textId="06FB5592" w:rsidR="006E17EC" w:rsidRPr="00DF2302" w:rsidRDefault="00BF7DD0" w:rsidP="001D3BEC">
            <w:pPr>
              <w:pStyle w:val="TableContents"/>
              <w:numPr>
                <w:ilvl w:val="0"/>
                <w:numId w:val="4"/>
              </w:numPr>
              <w:rPr>
                <w:rFonts w:asciiTheme="minorHAnsi" w:hAnsiTheme="minorHAnsi"/>
                <w:sz w:val="22"/>
                <w:szCs w:val="22"/>
                <w:highlight w:val="yellow"/>
              </w:rPr>
            </w:pPr>
            <w:r>
              <w:rPr>
                <w:rFonts w:asciiTheme="minorHAnsi" w:hAnsiTheme="minorHAnsi"/>
                <w:sz w:val="22"/>
                <w:szCs w:val="22"/>
                <w:highlight w:val="yellow"/>
              </w:rPr>
              <w:t>A clear time schedule for delivery of the required 2 tonnes truck.</w:t>
            </w:r>
          </w:p>
        </w:tc>
        <w:tc>
          <w:tcPr>
            <w:tcW w:w="1360" w:type="dxa"/>
            <w:shd w:val="clear" w:color="auto" w:fill="auto"/>
            <w:vAlign w:val="center"/>
          </w:tcPr>
          <w:p w14:paraId="657554B4" w14:textId="2724F7E3" w:rsidR="006E17EC" w:rsidRPr="00DF2302" w:rsidRDefault="00BF7DD0"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30</w:t>
            </w:r>
          </w:p>
        </w:tc>
      </w:tr>
      <w:tr w:rsidR="006E17EC" w:rsidRPr="00DF2302" w14:paraId="7395E14D" w14:textId="77777777" w:rsidTr="006E17EC">
        <w:trPr>
          <w:cantSplit/>
          <w:tblHeader/>
        </w:trPr>
        <w:tc>
          <w:tcPr>
            <w:tcW w:w="2430" w:type="dxa"/>
            <w:shd w:val="clear" w:color="auto" w:fill="auto"/>
            <w:vAlign w:val="center"/>
          </w:tcPr>
          <w:p w14:paraId="58A5C5B6" w14:textId="06D241BF" w:rsidR="006E17EC" w:rsidRPr="00DF2302" w:rsidRDefault="00AD3DBB" w:rsidP="006E17EC">
            <w:pPr>
              <w:pStyle w:val="TableContents"/>
              <w:rPr>
                <w:rFonts w:asciiTheme="minorHAnsi" w:hAnsiTheme="minorHAnsi"/>
                <w:sz w:val="22"/>
                <w:szCs w:val="22"/>
                <w:highlight w:val="yellow"/>
                <w:lang w:eastAsia="en-US"/>
              </w:rPr>
            </w:pPr>
            <w:r w:rsidRPr="00DF2302">
              <w:rPr>
                <w:rFonts w:asciiTheme="minorHAnsi" w:hAnsiTheme="minorHAnsi"/>
                <w:sz w:val="22"/>
                <w:szCs w:val="22"/>
                <w:highlight w:val="yellow"/>
                <w:lang w:eastAsia="en-US"/>
              </w:rPr>
              <w:t>Other criteria</w:t>
            </w:r>
          </w:p>
        </w:tc>
        <w:tc>
          <w:tcPr>
            <w:tcW w:w="5367" w:type="dxa"/>
            <w:shd w:val="clear" w:color="auto" w:fill="auto"/>
          </w:tcPr>
          <w:p w14:paraId="78EAFB69" w14:textId="77777777" w:rsidR="00BF7DD0" w:rsidRDefault="00BF7DD0" w:rsidP="00BF7DD0">
            <w:pPr>
              <w:pStyle w:val="TableContents"/>
              <w:numPr>
                <w:ilvl w:val="0"/>
                <w:numId w:val="5"/>
              </w:numPr>
              <w:rPr>
                <w:rFonts w:asciiTheme="minorHAnsi" w:hAnsiTheme="minorHAnsi"/>
                <w:sz w:val="22"/>
                <w:szCs w:val="22"/>
                <w:highlight w:val="yellow"/>
              </w:rPr>
            </w:pPr>
            <w:r>
              <w:rPr>
                <w:rFonts w:asciiTheme="minorHAnsi" w:hAnsiTheme="minorHAnsi"/>
                <w:sz w:val="22"/>
                <w:szCs w:val="22"/>
                <w:highlight w:val="yellow"/>
              </w:rPr>
              <w:t xml:space="preserve">To be referred to technical specifications template </w:t>
            </w:r>
          </w:p>
          <w:p w14:paraId="23A8F695" w14:textId="69BBE4D3" w:rsidR="006E17EC" w:rsidRPr="00DF2302" w:rsidRDefault="00BF7DD0" w:rsidP="00BF7DD0">
            <w:pPr>
              <w:pStyle w:val="TableContents"/>
              <w:numPr>
                <w:ilvl w:val="0"/>
                <w:numId w:val="5"/>
              </w:numPr>
              <w:rPr>
                <w:rFonts w:asciiTheme="minorHAnsi" w:hAnsiTheme="minorHAnsi"/>
                <w:sz w:val="22"/>
                <w:szCs w:val="22"/>
                <w:highlight w:val="yellow"/>
              </w:rPr>
            </w:pPr>
            <w:r>
              <w:rPr>
                <w:rFonts w:asciiTheme="minorHAnsi" w:hAnsiTheme="minorHAnsi"/>
                <w:sz w:val="22"/>
                <w:szCs w:val="22"/>
                <w:highlight w:val="yellow"/>
              </w:rPr>
              <w:t>Model preferred, speed capacity, durability, etc</w:t>
            </w:r>
          </w:p>
        </w:tc>
        <w:tc>
          <w:tcPr>
            <w:tcW w:w="1360" w:type="dxa"/>
            <w:shd w:val="clear" w:color="auto" w:fill="auto"/>
            <w:vAlign w:val="center"/>
          </w:tcPr>
          <w:p w14:paraId="240875A4" w14:textId="42EB6B35" w:rsidR="006E17EC" w:rsidRPr="00DF2302" w:rsidRDefault="00BF7DD0"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50</w:t>
            </w:r>
          </w:p>
        </w:tc>
      </w:tr>
      <w:tr w:rsidR="006E17EC" w:rsidRPr="00DF2302" w14:paraId="59453870" w14:textId="77777777" w:rsidTr="006E17EC">
        <w:trPr>
          <w:cantSplit/>
          <w:tblHeader/>
        </w:trPr>
        <w:tc>
          <w:tcPr>
            <w:tcW w:w="2430" w:type="dxa"/>
            <w:shd w:val="clear" w:color="auto" w:fill="auto"/>
            <w:vAlign w:val="center"/>
          </w:tcPr>
          <w:p w14:paraId="57F1472D" w14:textId="286C2C17" w:rsidR="006E17EC" w:rsidRPr="00DF2302" w:rsidRDefault="00AD3DBB" w:rsidP="006E17EC">
            <w:pPr>
              <w:pStyle w:val="TableContents"/>
              <w:jc w:val="both"/>
              <w:rPr>
                <w:rFonts w:asciiTheme="minorHAnsi" w:hAnsiTheme="minorHAnsi"/>
                <w:sz w:val="22"/>
                <w:szCs w:val="22"/>
                <w:highlight w:val="yellow"/>
                <w:lang w:eastAsia="en-US"/>
              </w:rPr>
            </w:pPr>
            <w:r w:rsidRPr="00DF2302">
              <w:rPr>
                <w:rFonts w:asciiTheme="minorHAnsi" w:hAnsiTheme="minorHAnsi"/>
                <w:sz w:val="22"/>
                <w:szCs w:val="22"/>
                <w:highlight w:val="yellow"/>
                <w:lang w:eastAsia="en-US"/>
              </w:rPr>
              <w:t>Other criteria</w:t>
            </w:r>
          </w:p>
        </w:tc>
        <w:tc>
          <w:tcPr>
            <w:tcW w:w="5367" w:type="dxa"/>
            <w:shd w:val="clear" w:color="auto" w:fill="auto"/>
          </w:tcPr>
          <w:p w14:paraId="375ED5B7" w14:textId="38DCEA21" w:rsidR="006E17EC" w:rsidRPr="00DF2302" w:rsidRDefault="00BF7DD0" w:rsidP="001D3BEC">
            <w:pPr>
              <w:numPr>
                <w:ilvl w:val="0"/>
                <w:numId w:val="6"/>
              </w:numPr>
              <w:adjustRightInd w:val="0"/>
              <w:rPr>
                <w:rFonts w:asciiTheme="minorHAnsi" w:eastAsiaTheme="minorEastAsia" w:hAnsiTheme="minorHAnsi"/>
                <w:color w:val="000000"/>
                <w:sz w:val="22"/>
                <w:highlight w:val="yellow"/>
                <w:lang w:val="en-GB"/>
              </w:rPr>
            </w:pPr>
            <w:r>
              <w:rPr>
                <w:rFonts w:asciiTheme="minorHAnsi" w:eastAsiaTheme="minorEastAsia" w:hAnsiTheme="minorHAnsi"/>
                <w:color w:val="000000"/>
                <w:sz w:val="22"/>
                <w:highlight w:val="yellow"/>
                <w:lang w:val="en-GB"/>
              </w:rPr>
              <w:t>Detailed and completed quotes</w:t>
            </w:r>
          </w:p>
        </w:tc>
        <w:tc>
          <w:tcPr>
            <w:tcW w:w="1360" w:type="dxa"/>
            <w:shd w:val="clear" w:color="auto" w:fill="auto"/>
            <w:vAlign w:val="center"/>
          </w:tcPr>
          <w:p w14:paraId="4C399CE7" w14:textId="6F6D9801" w:rsidR="006E17EC" w:rsidRPr="00DF2302" w:rsidRDefault="00B52A14" w:rsidP="006E17EC">
            <w:pPr>
              <w:pStyle w:val="TableContents"/>
              <w:jc w:val="center"/>
              <w:rPr>
                <w:rFonts w:asciiTheme="minorHAnsi" w:hAnsiTheme="minorHAnsi"/>
                <w:sz w:val="22"/>
                <w:szCs w:val="22"/>
                <w:highlight w:val="yellow"/>
                <w:lang w:eastAsia="en-US"/>
              </w:rPr>
            </w:pPr>
            <w:r w:rsidRPr="00DF2302">
              <w:rPr>
                <w:rFonts w:asciiTheme="minorHAnsi" w:hAnsiTheme="minorHAnsi"/>
                <w:sz w:val="22"/>
                <w:szCs w:val="22"/>
                <w:highlight w:val="yellow"/>
                <w:lang w:eastAsia="en-US"/>
              </w:rPr>
              <w:t>0</w:t>
            </w:r>
            <w:r w:rsidR="001161C7" w:rsidRPr="00DF2302">
              <w:rPr>
                <w:rFonts w:asciiTheme="minorHAnsi" w:hAnsiTheme="minorHAnsi"/>
                <w:sz w:val="22"/>
                <w:szCs w:val="22"/>
                <w:highlight w:val="yellow"/>
                <w:lang w:eastAsia="en-US"/>
              </w:rPr>
              <w:t>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lastRenderedPageBreak/>
        <w:t>E = (ts * tw) + (</w:t>
      </w:r>
      <w:ins w:id="15" w:author="Sven Erik" w:date="2020-08-26T15:40:00Z">
        <w:r w:rsidR="00B57649">
          <w:rPr>
            <w:rFonts w:ascii="Calibri" w:hAnsi="Calibri"/>
            <w:b/>
            <w:lang w:val="en-GB"/>
          </w:rPr>
          <w:t>(</w:t>
        </w:r>
      </w:ins>
      <w:r w:rsidRPr="00DF2302">
        <w:rPr>
          <w:rFonts w:ascii="Calibri" w:hAnsi="Calibri"/>
          <w:b/>
          <w:lang w:val="en-GB"/>
        </w:rPr>
        <w:t>tc / lc</w:t>
      </w:r>
      <w:ins w:id="16" w:author="Sven Erik" w:date="2020-08-26T15:40:00Z">
        <w:r w:rsidR="00B57649">
          <w:rPr>
            <w:rFonts w:ascii="Calibri" w:hAnsi="Calibri"/>
            <w:b/>
            <w:lang w:val="en-GB"/>
          </w:rPr>
          <w:t xml:space="preserve">) * </w:t>
        </w:r>
      </w:ins>
      <w:ins w:id="17" w:author="Sven Erik" w:date="2020-08-26T15:41:00Z">
        <w:r w:rsidR="00B57649">
          <w:rPr>
            <w:rFonts w:ascii="Calibri" w:hAnsi="Calibri"/>
            <w:b/>
            <w:lang w:val="en-GB"/>
          </w:rPr>
          <w:t>fw</w:t>
        </w:r>
      </w:ins>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8"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8"/>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19" w:author="Sven Erik" w:date="2020-08-26T15:41:00Z"/>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ins w:id="20" w:author="Sven Erik" w:date="2020-08-26T15:41:00Z">
        <w:r>
          <w:rPr>
            <w:rFonts w:ascii="Calibri" w:hAnsi="Calibri"/>
            <w:sz w:val="20"/>
            <w:szCs w:val="20"/>
            <w:lang w:val="en-GB"/>
          </w:rPr>
          <w:t>fw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98A104" w14:textId="77777777" w:rsidR="00E25F35" w:rsidRDefault="00E25F35">
      <w:r>
        <w:separator/>
      </w:r>
    </w:p>
  </w:endnote>
  <w:endnote w:type="continuationSeparator" w:id="0">
    <w:p w14:paraId="5EC270BF" w14:textId="77777777" w:rsidR="00E25F35" w:rsidRDefault="00E25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panose1 w:val="00000000000000000000"/>
    <w:charset w:val="81"/>
    <w:family w:val="roman"/>
    <w:notTrueType/>
    <w:pitch w:val="default"/>
    <w:sig w:usb0="00000000" w:usb1="09060000" w:usb2="00000010" w:usb3="00000000" w:csb0="00080000" w:csb1="00000000"/>
  </w:font>
  <w:font w:name="산세리프">
    <w:altName w:val="Malgun Gothic"/>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1380FD6C" w:rsidR="00D15CF2" w:rsidRDefault="004878F3" w:rsidP="004878F3">
    <w:pPr>
      <w:pStyle w:val="Footer"/>
    </w:pPr>
    <w:r>
      <w:fldChar w:fldCharType="begin"/>
    </w:r>
    <w:r>
      <w:instrText xml:space="preserve"> DATE \@ "yyyy-MM-dd" </w:instrText>
    </w:r>
    <w:r>
      <w:fldChar w:fldCharType="separate"/>
    </w:r>
    <w:r w:rsidR="004934B2">
      <w:rPr>
        <w:noProof/>
      </w:rPr>
      <w:t>2024-09-18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24E574" w14:textId="77777777" w:rsidR="00E25F35" w:rsidRDefault="00E25F35">
      <w:r>
        <w:separator/>
      </w:r>
    </w:p>
  </w:footnote>
  <w:footnote w:type="continuationSeparator" w:id="0">
    <w:p w14:paraId="3F01A17D" w14:textId="77777777" w:rsidR="00E25F35" w:rsidRDefault="00E25F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D9F0E" w14:textId="000BB781" w:rsidR="00DB2E15"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00DB2E15">
      <w:rPr>
        <w:rStyle w:val="Strong"/>
      </w:rPr>
      <w:t>15-G018-24</w:t>
    </w:r>
    <w:r>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9D24FDC"/>
    <w:multiLevelType w:val="hybridMultilevel"/>
    <w:tmpl w:val="D2685B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829785384">
    <w:abstractNumId w:val="2"/>
  </w:num>
  <w:num w:numId="2" w16cid:durableId="2051296675">
    <w:abstractNumId w:val="8"/>
  </w:num>
  <w:num w:numId="3" w16cid:durableId="239759712">
    <w:abstractNumId w:val="6"/>
  </w:num>
  <w:num w:numId="4" w16cid:durableId="2020621806">
    <w:abstractNumId w:val="5"/>
  </w:num>
  <w:num w:numId="5" w16cid:durableId="429663248">
    <w:abstractNumId w:val="0"/>
  </w:num>
  <w:num w:numId="6" w16cid:durableId="909192208">
    <w:abstractNumId w:val="4"/>
  </w:num>
  <w:num w:numId="7" w16cid:durableId="666399255">
    <w:abstractNumId w:val="1"/>
  </w:num>
  <w:num w:numId="8" w16cid:durableId="1145464409">
    <w:abstractNumId w:val="3"/>
  </w:num>
  <w:num w:numId="9" w16cid:durableId="1189754242">
    <w:abstractNumId w:val="7"/>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62E"/>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AE9"/>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4D6C"/>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34B2"/>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570DF"/>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201"/>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0DC1"/>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6D7"/>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248D"/>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BF7DD0"/>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677A2"/>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23A93"/>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2E15"/>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231"/>
    <w:rsid w:val="00E213E1"/>
    <w:rsid w:val="00E2200E"/>
    <w:rsid w:val="00E25F35"/>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20F6"/>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customXml/itemProps4.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TotalTime>
  <Pages>4</Pages>
  <Words>801</Words>
  <Characters>4571</Characters>
  <Application>Microsoft Office Word</Application>
  <DocSecurity>0</DocSecurity>
  <Lines>38</Lines>
  <Paragraphs>10</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5362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Taenikarawa Tebuatanga</cp:lastModifiedBy>
  <cp:revision>9</cp:revision>
  <cp:lastPrinted>2016-10-18T02:57:00Z</cp:lastPrinted>
  <dcterms:created xsi:type="dcterms:W3CDTF">2020-08-26T13:41:00Z</dcterms:created>
  <dcterms:modified xsi:type="dcterms:W3CDTF">2024-09-18T03:58:00Z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